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19DF5" w14:textId="77777777" w:rsidR="00205FF0" w:rsidRPr="0099328A" w:rsidRDefault="00205FF0" w:rsidP="00205FF0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Technical Annex B</w:t>
      </w:r>
    </w:p>
    <w:p w14:paraId="42CBDEAB" w14:textId="7B2642D0" w:rsidR="00141F6D" w:rsidRPr="0099328A" w:rsidRDefault="00141F6D" w:rsidP="00141F6D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S.25.0</w:t>
      </w:r>
      <w:r w:rsidR="00F44CAF"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4</w:t>
      </w: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. - Solvency Capital Requirement </w:t>
      </w:r>
    </w:p>
    <w:p w14:paraId="793A4C63" w14:textId="77777777" w:rsidR="00141F6D" w:rsidRPr="0099328A" w:rsidRDefault="00141F6D" w:rsidP="00141F6D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b/>
          <w:bCs/>
          <w:sz w:val="20"/>
          <w:szCs w:val="20"/>
          <w:lang w:val="en-GB"/>
        </w:rPr>
        <w:t>General comments:</w:t>
      </w:r>
    </w:p>
    <w:p w14:paraId="7F9132EC" w14:textId="77777777" w:rsidR="00141F6D" w:rsidRPr="0099328A" w:rsidRDefault="00141F6D" w:rsidP="00141F6D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119FB5AC" w14:textId="22C31317" w:rsidR="002B6BA8" w:rsidRPr="0099328A" w:rsidRDefault="002B6BA8" w:rsidP="002B6BA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quarterly submission of information </w:t>
      </w:r>
      <w:r w:rsidR="00166271"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for financial stability purposes </w:t>
      </w:r>
      <w:r w:rsidRPr="0099328A">
        <w:rPr>
          <w:rFonts w:ascii="Times New Roman" w:hAnsi="Times New Roman" w:cs="Times New Roman"/>
          <w:sz w:val="20"/>
          <w:szCs w:val="20"/>
          <w:lang w:val="en-GB"/>
        </w:rPr>
        <w:t>for individual entities</w:t>
      </w:r>
      <w:r w:rsidR="00F233F5" w:rsidRPr="0099328A">
        <w:rPr>
          <w:rFonts w:ascii="Times New Roman" w:hAnsi="Times New Roman" w:cs="Times New Roman"/>
          <w:sz w:val="20"/>
          <w:szCs w:val="20"/>
          <w:lang w:val="en-GB"/>
        </w:rPr>
        <w:t xml:space="preserve"> and groups</w:t>
      </w:r>
      <w:r w:rsidRPr="0099328A">
        <w:rPr>
          <w:rFonts w:ascii="Times New Roman" w:hAnsi="Times New Roman" w:cs="Times New Roman"/>
          <w:sz w:val="20"/>
          <w:szCs w:val="20"/>
          <w:lang w:val="en-GB"/>
        </w:rPr>
        <w:t>.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5"/>
        <w:gridCol w:w="2080"/>
        <w:gridCol w:w="4757"/>
      </w:tblGrid>
      <w:tr w:rsidR="002B6BA8" w:rsidRPr="0099328A" w14:paraId="747AFED0" w14:textId="77777777" w:rsidTr="002B6BA8">
        <w:trPr>
          <w:trHeight w:val="214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5685D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19A51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9E9CC" w14:textId="77777777" w:rsidR="002B6BA8" w:rsidRPr="0099328A" w:rsidRDefault="002B6BA8" w:rsidP="002B6BA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5F20CF" w:rsidRPr="003237BB" w:rsidDel="00D32D6A" w14:paraId="4FA069F8" w14:textId="77777777" w:rsidTr="00F44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805" w:type="dxa"/>
            <w:shd w:val="clear" w:color="000000" w:fill="FFFFFF"/>
          </w:tcPr>
          <w:p w14:paraId="570C2902" w14:textId="5FA87A25" w:rsidR="00E808E5" w:rsidRPr="0099328A" w:rsidDel="00D32D6A" w:rsidRDefault="00F44CAF" w:rsidP="00E8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E808E5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282DF7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080" w:type="dxa"/>
            <w:shd w:val="clear" w:color="000000" w:fill="FFFFFF"/>
          </w:tcPr>
          <w:p w14:paraId="088E28DE" w14:textId="054F8E98" w:rsidR="005F20CF" w:rsidRPr="0099328A" w:rsidDel="00D32D6A" w:rsidRDefault="005F20CF" w:rsidP="00337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  <w:r w:rsidR="00F44CA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57" w:type="dxa"/>
            <w:shd w:val="clear" w:color="000000" w:fill="FFFFFF"/>
          </w:tcPr>
          <w:p w14:paraId="778AF428" w14:textId="547210CB" w:rsidR="00D36EC5" w:rsidRPr="0099328A" w:rsidRDefault="005F20CF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olvency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apital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equirement</w:t>
            </w:r>
            <w:r w:rsidR="00F718E2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F718E2" w:rsidRPr="009932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regardless of the method of calculation</w:t>
            </w:r>
            <w:r w:rsidR="003371F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3CE1E76F" w14:textId="77777777" w:rsidR="00D36EC5" w:rsidRPr="0099328A" w:rsidRDefault="00D36EC5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9944FA" w14:textId="65D71701" w:rsidR="0043704C" w:rsidRPr="0099328A" w:rsidRDefault="0043704C" w:rsidP="0043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reported should reflect the impact of the loss absorbing capacity of technical provisions and deferred taxes.</w:t>
            </w:r>
          </w:p>
          <w:p w14:paraId="5A4CE135" w14:textId="77777777" w:rsidR="0043704C" w:rsidRPr="0099328A" w:rsidRDefault="0043704C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0C278C8" w14:textId="7C91C776" w:rsidR="005F20CF" w:rsidRPr="0099328A" w:rsidDel="00D32D6A" w:rsidRDefault="00F44CAF" w:rsidP="00F4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When undertaking has RFF t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his item has to be reported </w:t>
            </w: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 reference to the </w:t>
            </w:r>
            <w:r w:rsidR="005F20CF"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SCR ca</w:t>
            </w:r>
            <w:r w:rsid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lculation at undertaking level.</w:t>
            </w:r>
          </w:p>
        </w:tc>
      </w:tr>
      <w:tr w:rsidR="00F233F5" w:rsidRPr="003237BB" w14:paraId="0F4797DC" w14:textId="77777777" w:rsidTr="00F23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F718E" w14:textId="77777777" w:rsidR="00F233F5" w:rsidRPr="0099328A" w:rsidRDefault="00F233F5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9328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C0010/R0020</w:t>
            </w:r>
          </w:p>
          <w:p w14:paraId="11A42716" w14:textId="77777777" w:rsidR="00F233F5" w:rsidRPr="0099328A" w:rsidDel="002E2864" w:rsidRDefault="00F233F5" w:rsidP="0074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C29F1" w14:textId="19A88818" w:rsidR="00F233F5" w:rsidRPr="0099328A" w:rsidRDefault="007A613C" w:rsidP="0025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0" w:author="Author">
              <w:r w:rsidRPr="006A154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Minimum Capital Requirement</w:t>
              </w:r>
              <w:r w:rsidR="004B63C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(</w:t>
              </w:r>
              <w:del w:id="1" w:author="Author">
                <w:r w:rsidR="004B63C7" w:rsidDel="0025310E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 xml:space="preserve">in </w:delText>
                </w:r>
              </w:del>
              <w:r w:rsidR="004B63C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S.25.04.11</w:t>
              </w:r>
              <w:del w:id="2" w:author="Author">
                <w:r w:rsidR="004B63C7" w:rsidDel="0025310E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)</w:delText>
                </w:r>
              </w:del>
            </w:ins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1F02B" w14:textId="7C5E6D2C" w:rsidR="00F233F5" w:rsidRPr="0099328A" w:rsidRDefault="00AB0D51" w:rsidP="0025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" w:author="Author">
              <w:r w:rsidRPr="006A154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Amount of the minimum capital requirement calculated in accordance with Delegated Regulation (EU) 2015/35</w:t>
              </w:r>
              <w:r w:rsidR="006F31D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for individual undertakings</w:t>
              </w:r>
              <w:r w:rsidR="0025310E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  <w:del w:id="4" w:author="Author">
                <w:r w:rsidR="006F31D4" w:rsidDel="0025310E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 xml:space="preserve"> and a</w:delText>
                </w:r>
              </w:del>
            </w:ins>
            <w:del w:id="5" w:author="Author">
              <w:r w:rsidR="00F233F5" w:rsidRPr="0099328A" w:rsidDel="0025310E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Amount of the minimum consolidated group Solvency Capital Requirement as stated in article 230 of Directive 2009/138/EC</w:delText>
              </w:r>
            </w:del>
            <w:ins w:id="6" w:author="Author">
              <w:del w:id="7" w:author="Author">
                <w:r w:rsidR="006F31D4" w:rsidDel="0025310E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 xml:space="preserve"> for groups</w:delText>
                </w:r>
              </w:del>
            </w:ins>
            <w:del w:id="8" w:author="Author">
              <w:r w:rsidR="00F233F5" w:rsidRPr="0099328A" w:rsidDel="0025310E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. </w:delText>
              </w:r>
            </w:del>
          </w:p>
        </w:tc>
      </w:tr>
      <w:tr w:rsidR="0025310E" w:rsidRPr="003237BB" w14:paraId="79C09BE8" w14:textId="77777777" w:rsidTr="006675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ins w:id="9" w:author="Autho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416172" w14:textId="063C0EAC" w:rsidR="0025310E" w:rsidRPr="0099328A" w:rsidRDefault="0025310E" w:rsidP="006675D9">
            <w:pPr>
              <w:spacing w:after="0" w:line="240" w:lineRule="auto"/>
              <w:rPr>
                <w:ins w:id="1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1" w:author="Author">
              <w:r w:rsidRPr="0099328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C0010/R00</w:t>
              </w:r>
              <w:r w:rsidR="003237B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3</w:t>
              </w:r>
              <w:bookmarkStart w:id="12" w:name="_GoBack"/>
              <w:bookmarkEnd w:id="12"/>
              <w:del w:id="13" w:author="Author">
                <w:r w:rsidRPr="0099328A" w:rsidDel="003237BB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2</w:delText>
                </w:r>
              </w:del>
              <w:r w:rsidRPr="0099328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0440CDC" w14:textId="77777777" w:rsidR="0025310E" w:rsidRPr="0099328A" w:rsidDel="002E2864" w:rsidRDefault="0025310E" w:rsidP="006675D9">
            <w:pPr>
              <w:spacing w:after="0" w:line="240" w:lineRule="auto"/>
              <w:rPr>
                <w:ins w:id="1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E217A" w14:textId="273893DD" w:rsidR="0025310E" w:rsidRPr="0099328A" w:rsidRDefault="0025310E" w:rsidP="0025310E">
            <w:pPr>
              <w:spacing w:after="0" w:line="240" w:lineRule="auto"/>
              <w:rPr>
                <w:ins w:id="1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6" w:author="Author">
              <w:r w:rsidRPr="0099328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Solvency Capital Requirement Floor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(S.25.04.13)</w:t>
              </w:r>
            </w:ins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6F8B8" w14:textId="782D395E" w:rsidR="0025310E" w:rsidRPr="0099328A" w:rsidRDefault="0025310E" w:rsidP="0025310E">
            <w:pPr>
              <w:spacing w:after="0" w:line="240" w:lineRule="auto"/>
              <w:rPr>
                <w:ins w:id="1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8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</w:t>
              </w:r>
              <w:r w:rsidRPr="0099328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mount of the minimum consolidated group Solvency Capital Requirement as stated in article 230 of Directive 2009/138/EC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for groups</w:t>
              </w:r>
              <w:r w:rsidRPr="0099328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. </w:t>
              </w:r>
            </w:ins>
          </w:p>
        </w:tc>
      </w:tr>
    </w:tbl>
    <w:p w14:paraId="76D9B3EA" w14:textId="77777777" w:rsidR="00641969" w:rsidRPr="0099328A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9932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B6BF0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198F"/>
    <w:rsid w:val="0002124D"/>
    <w:rsid w:val="000225BD"/>
    <w:rsid w:val="00030B19"/>
    <w:rsid w:val="00035AD5"/>
    <w:rsid w:val="00052CE0"/>
    <w:rsid w:val="000600C4"/>
    <w:rsid w:val="00082E83"/>
    <w:rsid w:val="00083323"/>
    <w:rsid w:val="00084288"/>
    <w:rsid w:val="00086D18"/>
    <w:rsid w:val="00091E65"/>
    <w:rsid w:val="000A4019"/>
    <w:rsid w:val="000A4599"/>
    <w:rsid w:val="000E1B61"/>
    <w:rsid w:val="000F363C"/>
    <w:rsid w:val="000F41C4"/>
    <w:rsid w:val="00120675"/>
    <w:rsid w:val="00141F6D"/>
    <w:rsid w:val="0014237A"/>
    <w:rsid w:val="00144645"/>
    <w:rsid w:val="00157AE6"/>
    <w:rsid w:val="00166271"/>
    <w:rsid w:val="001771BC"/>
    <w:rsid w:val="001C198F"/>
    <w:rsid w:val="001D7603"/>
    <w:rsid w:val="001E5430"/>
    <w:rsid w:val="00205FF0"/>
    <w:rsid w:val="00230D49"/>
    <w:rsid w:val="00246F95"/>
    <w:rsid w:val="0025310E"/>
    <w:rsid w:val="00282DF7"/>
    <w:rsid w:val="002B3138"/>
    <w:rsid w:val="002B6BA8"/>
    <w:rsid w:val="002C3867"/>
    <w:rsid w:val="002E04EF"/>
    <w:rsid w:val="002F7632"/>
    <w:rsid w:val="00310E5D"/>
    <w:rsid w:val="003237BB"/>
    <w:rsid w:val="003238E5"/>
    <w:rsid w:val="003371FF"/>
    <w:rsid w:val="00341A28"/>
    <w:rsid w:val="003A0195"/>
    <w:rsid w:val="003A5F7C"/>
    <w:rsid w:val="003E0519"/>
    <w:rsid w:val="00404B79"/>
    <w:rsid w:val="00414457"/>
    <w:rsid w:val="0042255D"/>
    <w:rsid w:val="00423578"/>
    <w:rsid w:val="00432FEB"/>
    <w:rsid w:val="0043704C"/>
    <w:rsid w:val="00456BE5"/>
    <w:rsid w:val="004756F2"/>
    <w:rsid w:val="004B63C7"/>
    <w:rsid w:val="004C1A76"/>
    <w:rsid w:val="004D102B"/>
    <w:rsid w:val="004D2BC8"/>
    <w:rsid w:val="004D659A"/>
    <w:rsid w:val="00502212"/>
    <w:rsid w:val="0054047F"/>
    <w:rsid w:val="00554CB9"/>
    <w:rsid w:val="005C5CD2"/>
    <w:rsid w:val="005F20CF"/>
    <w:rsid w:val="00611CEF"/>
    <w:rsid w:val="00612661"/>
    <w:rsid w:val="0063434C"/>
    <w:rsid w:val="006414B0"/>
    <w:rsid w:val="00641969"/>
    <w:rsid w:val="00654586"/>
    <w:rsid w:val="00676DFD"/>
    <w:rsid w:val="006774B3"/>
    <w:rsid w:val="006A1542"/>
    <w:rsid w:val="006A355C"/>
    <w:rsid w:val="006B7C98"/>
    <w:rsid w:val="006B7DCE"/>
    <w:rsid w:val="006C6E64"/>
    <w:rsid w:val="006D4350"/>
    <w:rsid w:val="006E003D"/>
    <w:rsid w:val="006E299D"/>
    <w:rsid w:val="006E6A39"/>
    <w:rsid w:val="006F31D4"/>
    <w:rsid w:val="00727A06"/>
    <w:rsid w:val="0073250A"/>
    <w:rsid w:val="00735DE7"/>
    <w:rsid w:val="00745381"/>
    <w:rsid w:val="00746B7D"/>
    <w:rsid w:val="00767C66"/>
    <w:rsid w:val="00772AEF"/>
    <w:rsid w:val="00773AE4"/>
    <w:rsid w:val="00776255"/>
    <w:rsid w:val="007910CF"/>
    <w:rsid w:val="007A4005"/>
    <w:rsid w:val="007A613C"/>
    <w:rsid w:val="007B2A5D"/>
    <w:rsid w:val="007B67FC"/>
    <w:rsid w:val="007D3753"/>
    <w:rsid w:val="0082012D"/>
    <w:rsid w:val="00824655"/>
    <w:rsid w:val="008255CC"/>
    <w:rsid w:val="00831363"/>
    <w:rsid w:val="00835439"/>
    <w:rsid w:val="00853B88"/>
    <w:rsid w:val="00884F23"/>
    <w:rsid w:val="008B0FED"/>
    <w:rsid w:val="008C025A"/>
    <w:rsid w:val="008C051B"/>
    <w:rsid w:val="008D3888"/>
    <w:rsid w:val="008F34A6"/>
    <w:rsid w:val="00903D8C"/>
    <w:rsid w:val="009054DD"/>
    <w:rsid w:val="009417AB"/>
    <w:rsid w:val="00957A6A"/>
    <w:rsid w:val="009751E8"/>
    <w:rsid w:val="009844CF"/>
    <w:rsid w:val="009860F4"/>
    <w:rsid w:val="00992F92"/>
    <w:rsid w:val="0099328A"/>
    <w:rsid w:val="009E62EE"/>
    <w:rsid w:val="009F4C8D"/>
    <w:rsid w:val="00A05C79"/>
    <w:rsid w:val="00A1019D"/>
    <w:rsid w:val="00A11A94"/>
    <w:rsid w:val="00A120BD"/>
    <w:rsid w:val="00A70805"/>
    <w:rsid w:val="00A97091"/>
    <w:rsid w:val="00AA5E5A"/>
    <w:rsid w:val="00AB0D51"/>
    <w:rsid w:val="00AB475B"/>
    <w:rsid w:val="00AB6AE6"/>
    <w:rsid w:val="00AD4B35"/>
    <w:rsid w:val="00AF2559"/>
    <w:rsid w:val="00B12A10"/>
    <w:rsid w:val="00B167EB"/>
    <w:rsid w:val="00B42A4A"/>
    <w:rsid w:val="00B44686"/>
    <w:rsid w:val="00B5098C"/>
    <w:rsid w:val="00B56068"/>
    <w:rsid w:val="00B6392C"/>
    <w:rsid w:val="00B67BC0"/>
    <w:rsid w:val="00B715E4"/>
    <w:rsid w:val="00B73B70"/>
    <w:rsid w:val="00B82D01"/>
    <w:rsid w:val="00BB1241"/>
    <w:rsid w:val="00BB4E1D"/>
    <w:rsid w:val="00BB78BB"/>
    <w:rsid w:val="00BF3FB1"/>
    <w:rsid w:val="00C0495B"/>
    <w:rsid w:val="00C11F0B"/>
    <w:rsid w:val="00C177DA"/>
    <w:rsid w:val="00C22A3E"/>
    <w:rsid w:val="00C245BF"/>
    <w:rsid w:val="00C2732E"/>
    <w:rsid w:val="00C340B8"/>
    <w:rsid w:val="00C37234"/>
    <w:rsid w:val="00C466FA"/>
    <w:rsid w:val="00C81868"/>
    <w:rsid w:val="00C9775F"/>
    <w:rsid w:val="00CA6E5E"/>
    <w:rsid w:val="00CB4137"/>
    <w:rsid w:val="00CB6CBA"/>
    <w:rsid w:val="00CC7333"/>
    <w:rsid w:val="00CD2E04"/>
    <w:rsid w:val="00CE6EDB"/>
    <w:rsid w:val="00D32D6A"/>
    <w:rsid w:val="00D36EC5"/>
    <w:rsid w:val="00D444ED"/>
    <w:rsid w:val="00D725BC"/>
    <w:rsid w:val="00D86EDB"/>
    <w:rsid w:val="00D87FDA"/>
    <w:rsid w:val="00D91AD1"/>
    <w:rsid w:val="00DB0147"/>
    <w:rsid w:val="00DD43C7"/>
    <w:rsid w:val="00DE3769"/>
    <w:rsid w:val="00DE4A3F"/>
    <w:rsid w:val="00E0347F"/>
    <w:rsid w:val="00E14A95"/>
    <w:rsid w:val="00E56D2D"/>
    <w:rsid w:val="00E616BD"/>
    <w:rsid w:val="00E72765"/>
    <w:rsid w:val="00E808E5"/>
    <w:rsid w:val="00EA03B9"/>
    <w:rsid w:val="00EC34BF"/>
    <w:rsid w:val="00EF4699"/>
    <w:rsid w:val="00F038D7"/>
    <w:rsid w:val="00F07A7A"/>
    <w:rsid w:val="00F233F5"/>
    <w:rsid w:val="00F36C1D"/>
    <w:rsid w:val="00F44CAF"/>
    <w:rsid w:val="00F56F10"/>
    <w:rsid w:val="00F718E2"/>
    <w:rsid w:val="00F8089C"/>
    <w:rsid w:val="00F81457"/>
    <w:rsid w:val="00F81B16"/>
    <w:rsid w:val="00F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2C3867"/>
    <w:pPr>
      <w:spacing w:after="0" w:line="240" w:lineRule="auto"/>
    </w:pPr>
  </w:style>
  <w:style w:type="table" w:styleId="TableGrid">
    <w:name w:val="Table Grid"/>
    <w:basedOn w:val="TableNormal"/>
    <w:uiPriority w:val="59"/>
    <w:rsid w:val="002B6BA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2C3867"/>
    <w:pPr>
      <w:spacing w:after="0" w:line="240" w:lineRule="auto"/>
    </w:pPr>
  </w:style>
  <w:style w:type="table" w:styleId="TableGrid">
    <w:name w:val="Table Grid"/>
    <w:basedOn w:val="TableNormal"/>
    <w:uiPriority w:val="59"/>
    <w:rsid w:val="002B6BA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36EA3-99AC-48DB-B8A7-2E5F5F0B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2017-06-01T09:14:00Z</dcterms:created>
  <dcterms:modified xsi:type="dcterms:W3CDTF">2017-06-28T14:29:00Z</dcterms:modified>
</cp:coreProperties>
</file>